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3A7" w:rsidRDefault="003F33A7" w:rsidP="004D3553">
      <w:pPr>
        <w:spacing w:line="480" w:lineRule="auto"/>
        <w:ind w:left="6144" w:hangingChars="1700" w:hanging="6144"/>
        <w:rPr>
          <w:ins w:id="0" w:author="terasaki" w:date="2017-04-07T15:40:00Z"/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Supporting</w:t>
      </w:r>
      <w:r>
        <w:rPr>
          <w:rFonts w:ascii="Times New Roman" w:hAnsi="Times New Roman" w:cs="Times New Roman" w:hint="eastAsia"/>
          <w:b/>
          <w:sz w:val="36"/>
          <w:szCs w:val="36"/>
        </w:rPr>
        <w:t xml:space="preserve">　</w:t>
      </w:r>
      <w:ins w:id="1" w:author="terasaki" w:date="2017-04-07T15:40:00Z">
        <w:r w:rsidR="00EF3762">
          <w:rPr>
            <w:rFonts w:ascii="Times New Roman" w:hAnsi="Times New Roman" w:cs="Times New Roman" w:hint="eastAsia"/>
            <w:b/>
            <w:sz w:val="36"/>
            <w:szCs w:val="36"/>
          </w:rPr>
          <w:t>i</w:t>
        </w:r>
      </w:ins>
      <w:r>
        <w:rPr>
          <w:rFonts w:ascii="Times New Roman" w:hAnsi="Times New Roman" w:cs="Times New Roman"/>
          <w:b/>
          <w:sz w:val="36"/>
          <w:szCs w:val="36"/>
        </w:rPr>
        <w:t>nformation</w:t>
      </w:r>
    </w:p>
    <w:p w:rsidR="00EF3762" w:rsidRPr="00ED564D" w:rsidRDefault="005115DD" w:rsidP="00EF3762">
      <w:pPr>
        <w:rPr>
          <w:moveTo w:id="2" w:author="terasaki" w:date="2017-04-07T15:40:00Z"/>
          <w:rFonts w:ascii="Times New Roman" w:hAnsi="Times New Roman" w:cs="Times New Roman"/>
          <w:b/>
          <w:sz w:val="24"/>
          <w:szCs w:val="24"/>
        </w:rPr>
      </w:pPr>
      <w:r w:rsidRPr="005115DD">
        <w:rPr>
          <w:rFonts w:ascii="Times New Roman" w:hAnsi="Times New Roman" w:cs="Times New Roman"/>
          <w:b/>
          <w:sz w:val="24"/>
          <w:szCs w:val="24"/>
        </w:rPr>
        <w:t>S1 Fig. This is the S1 F</w:t>
      </w:r>
      <w:bookmarkStart w:id="3" w:name="_GoBack"/>
      <w:bookmarkEnd w:id="3"/>
      <w:r w:rsidRPr="005115DD">
        <w:rPr>
          <w:rFonts w:ascii="Times New Roman" w:hAnsi="Times New Roman" w:cs="Times New Roman"/>
          <w:b/>
          <w:sz w:val="24"/>
          <w:szCs w:val="24"/>
        </w:rPr>
        <w:t>ig Title.</w:t>
      </w:r>
      <w:ins w:id="4" w:author="terasaki" w:date="2017-04-07T15:40:00Z">
        <w:r w:rsidR="00EF3762" w:rsidRPr="005115DD"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</w:ins>
      <w:moveToRangeStart w:id="5" w:author="terasaki" w:date="2017-04-07T15:40:00Z" w:name="move479342984"/>
      <w:r w:rsidR="00EF3762">
        <w:rPr>
          <w:b/>
          <w:bCs/>
          <w:sz w:val="22"/>
        </w:rPr>
        <w:t xml:space="preserve"> </w:t>
      </w:r>
      <w:moveTo w:id="6" w:author="terasaki" w:date="2017-04-07T15:40:00Z">
        <w:r w:rsidR="00EF3762" w:rsidRPr="00ED564D">
          <w:rPr>
            <w:rFonts w:ascii="Times New Roman" w:hAnsi="Times New Roman" w:cs="Times New Roman"/>
            <w:b/>
            <w:sz w:val="24"/>
            <w:szCs w:val="24"/>
          </w:rPr>
          <w:t>Tertiles of Taurine (Tau)/Cre and HDL-cholesterol, 24U K and Salt</w:t>
        </w:r>
      </w:moveTo>
    </w:p>
    <w:moveToRangeEnd w:id="5"/>
    <w:p w:rsidR="00EF3762" w:rsidRPr="00EF3762" w:rsidRDefault="00EF3762" w:rsidP="004D3553">
      <w:pPr>
        <w:spacing w:line="480" w:lineRule="auto"/>
        <w:ind w:left="6144" w:hangingChars="1700" w:hanging="6144"/>
        <w:rPr>
          <w:rFonts w:ascii="Times New Roman" w:hAnsi="Times New Roman" w:cs="Times New Roman"/>
          <w:b/>
          <w:sz w:val="36"/>
          <w:szCs w:val="36"/>
        </w:rPr>
      </w:pPr>
    </w:p>
    <w:p w:rsidR="003F33A7" w:rsidRDefault="004D3553" w:rsidP="003F33A7">
      <w:pPr>
        <w:rPr>
          <w:rFonts w:ascii="Times New Roman" w:hAnsi="Times New Roman" w:cs="Times New Roman"/>
          <w:b/>
          <w:sz w:val="36"/>
          <w:szCs w:val="36"/>
        </w:rPr>
      </w:pPr>
      <w:r w:rsidRPr="004D3553">
        <w:rPr>
          <w:noProof/>
        </w:rPr>
        <w:drawing>
          <wp:inline distT="0" distB="0" distL="0" distR="0">
            <wp:extent cx="5400040" cy="3037523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7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3A7" w:rsidRPr="00ED564D" w:rsidDel="00EF3762" w:rsidRDefault="003F33A7" w:rsidP="003F33A7">
      <w:pPr>
        <w:rPr>
          <w:moveFrom w:id="7" w:author="terasaki" w:date="2017-04-07T15:40:00Z"/>
          <w:rFonts w:ascii="Times New Roman" w:hAnsi="Times New Roman" w:cs="Times New Roman"/>
          <w:b/>
          <w:sz w:val="24"/>
          <w:szCs w:val="24"/>
        </w:rPr>
      </w:pPr>
      <w:moveFromRangeStart w:id="8" w:author="terasaki" w:date="2017-04-07T15:40:00Z" w:name="move479342984"/>
      <w:moveFrom w:id="9" w:author="terasaki" w:date="2017-04-07T15:40:00Z">
        <w:r w:rsidRPr="00ED564D" w:rsidDel="00EF3762">
          <w:rPr>
            <w:rFonts w:ascii="Times New Roman" w:hAnsi="Times New Roman" w:cs="Times New Roman" w:hint="eastAsia"/>
            <w:b/>
            <w:sz w:val="24"/>
            <w:szCs w:val="24"/>
          </w:rPr>
          <w:t>S</w:t>
        </w:r>
        <w:r w:rsidRPr="00ED564D" w:rsidDel="00EF3762">
          <w:rPr>
            <w:rFonts w:ascii="Times New Roman" w:hAnsi="Times New Roman" w:cs="Times New Roman"/>
            <w:b/>
            <w:sz w:val="24"/>
            <w:szCs w:val="24"/>
          </w:rPr>
          <w:t>1</w:t>
        </w:r>
        <w:r w:rsidRPr="00ED564D" w:rsidDel="00EF3762">
          <w:rPr>
            <w:rFonts w:ascii="Times New Roman" w:hAnsi="Times New Roman" w:cs="Times New Roman" w:hint="eastAsia"/>
            <w:b/>
            <w:sz w:val="24"/>
            <w:szCs w:val="24"/>
          </w:rPr>
          <w:t xml:space="preserve"> Fig</w:t>
        </w:r>
        <w:r w:rsidDel="00EF3762">
          <w:rPr>
            <w:rFonts w:ascii="Times New Roman" w:hAnsi="Times New Roman" w:cs="Times New Roman"/>
            <w:b/>
            <w:sz w:val="24"/>
            <w:szCs w:val="24"/>
          </w:rPr>
          <w:t>.</w:t>
        </w:r>
        <w:r w:rsidRPr="00ED564D" w:rsidDel="00EF3762">
          <w:rPr>
            <w:rFonts w:ascii="Times New Roman" w:hAnsi="Times New Roman" w:cs="Times New Roman"/>
            <w:b/>
            <w:sz w:val="24"/>
            <w:szCs w:val="24"/>
          </w:rPr>
          <w:t xml:space="preserve">  Tertiles of Taurine (Tau)/Cre and HDL-cholesterol, 24U K and Salt</w:t>
        </w:r>
      </w:moveFrom>
    </w:p>
    <w:moveFromRangeEnd w:id="8"/>
    <w:p w:rsidR="003F33A7" w:rsidDel="00EF3762" w:rsidRDefault="003F33A7" w:rsidP="003F33A7">
      <w:pPr>
        <w:rPr>
          <w:del w:id="10" w:author="terasaki" w:date="2017-04-07T15:41:00Z"/>
          <w:rFonts w:ascii="Times New Roman" w:hAnsi="Times New Roman" w:cs="Times New Roman"/>
          <w:sz w:val="24"/>
          <w:szCs w:val="24"/>
        </w:rPr>
      </w:pPr>
    </w:p>
    <w:p w:rsidR="003F33A7" w:rsidDel="00EF3762" w:rsidRDefault="004D3553" w:rsidP="003F33A7">
      <w:pPr>
        <w:rPr>
          <w:del w:id="11" w:author="terasaki" w:date="2017-04-07T15:41:00Z"/>
          <w:rFonts w:ascii="Times New Roman" w:hAnsi="Times New Roman" w:cs="Times New Roman"/>
          <w:sz w:val="24"/>
          <w:szCs w:val="24"/>
        </w:rPr>
      </w:pPr>
      <w:del w:id="12" w:author="terasaki" w:date="2017-04-07T15:41:00Z">
        <w:r w:rsidRPr="004D3553" w:rsidDel="00EF3762">
          <w:rPr>
            <w:noProof/>
          </w:rPr>
          <w:drawing>
            <wp:inline distT="0" distB="0" distL="0" distR="0">
              <wp:extent cx="5400040" cy="3037523"/>
              <wp:effectExtent l="0" t="0" r="0" b="0"/>
              <wp:docPr id="2" name="図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00040" cy="30375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:rsidR="003F33A7" w:rsidDel="00EF3762" w:rsidRDefault="003F33A7" w:rsidP="003F33A7">
      <w:pPr>
        <w:rPr>
          <w:del w:id="13" w:author="terasaki" w:date="2017-04-07T15:41:00Z"/>
          <w:rFonts w:ascii="Times New Roman" w:hAnsi="Times New Roman" w:cs="Times New Roman"/>
          <w:sz w:val="24"/>
          <w:szCs w:val="24"/>
        </w:rPr>
      </w:pPr>
    </w:p>
    <w:p w:rsidR="003F33A7" w:rsidRPr="00C9488A" w:rsidDel="00EF3762" w:rsidRDefault="003F33A7">
      <w:pPr>
        <w:rPr>
          <w:del w:id="14" w:author="terasaki" w:date="2017-04-07T15:42:00Z"/>
          <w:rFonts w:ascii="Times New Roman" w:hAnsi="Times New Roman" w:cs="Times New Roman"/>
          <w:sz w:val="24"/>
          <w:szCs w:val="24"/>
        </w:rPr>
      </w:pPr>
      <w:del w:id="15" w:author="terasaki" w:date="2017-04-07T15:42:00Z">
        <w:r w:rsidRPr="00283603" w:rsidDel="00EF3762">
          <w:rPr>
            <w:rFonts w:ascii="Times New Roman" w:hAnsi="Times New Roman" w:cs="Times New Roman" w:hint="eastAsia"/>
            <w:b/>
            <w:sz w:val="24"/>
            <w:szCs w:val="24"/>
          </w:rPr>
          <w:delText>S2 Fig</w:delText>
        </w:r>
        <w:r w:rsidDel="00EF3762">
          <w:rPr>
            <w:rFonts w:ascii="Times New Roman" w:hAnsi="Times New Roman" w:cs="Times New Roman"/>
            <w:b/>
            <w:sz w:val="24"/>
            <w:szCs w:val="24"/>
          </w:rPr>
          <w:delText>.</w:delText>
        </w:r>
        <w:r w:rsidDel="00EF376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Pr="00ED564D" w:rsidDel="00EF3762">
          <w:rPr>
            <w:rFonts w:ascii="Times New Roman" w:hAnsi="Times New Roman" w:cs="Times New Roman"/>
            <w:b/>
            <w:sz w:val="24"/>
            <w:szCs w:val="24"/>
          </w:rPr>
          <w:delText>Tertiles of Isoflavone (Iso) /Cre and Serum Folate, 24hU Pottasium and Salt</w:delText>
        </w:r>
      </w:del>
    </w:p>
    <w:p w:rsidR="00A92BFA" w:rsidRPr="003F33A7" w:rsidRDefault="00A92BFA"/>
    <w:sectPr w:rsidR="00A92BFA" w:rsidRPr="003F33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FA" w:rsidRDefault="00D551FA" w:rsidP="00D551FA">
      <w:r>
        <w:separator/>
      </w:r>
    </w:p>
  </w:endnote>
  <w:endnote w:type="continuationSeparator" w:id="0">
    <w:p w:rsidR="00D551FA" w:rsidRDefault="00D551FA" w:rsidP="00D5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FA" w:rsidRDefault="00D551FA" w:rsidP="00D551FA">
      <w:r>
        <w:separator/>
      </w:r>
    </w:p>
  </w:footnote>
  <w:footnote w:type="continuationSeparator" w:id="0">
    <w:p w:rsidR="00D551FA" w:rsidRDefault="00D551FA" w:rsidP="00D551FA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erasaki">
    <w15:presenceInfo w15:providerId="None" w15:userId="terasa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3A7"/>
    <w:rsid w:val="003F33A7"/>
    <w:rsid w:val="004D3553"/>
    <w:rsid w:val="005115DD"/>
    <w:rsid w:val="00A92BFA"/>
    <w:rsid w:val="00B369EB"/>
    <w:rsid w:val="00D551FA"/>
    <w:rsid w:val="00EF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6E3D21-51FE-436B-9C09-A67A72FF6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3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5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D355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551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51FA"/>
  </w:style>
  <w:style w:type="paragraph" w:styleId="a7">
    <w:name w:val="footer"/>
    <w:basedOn w:val="a"/>
    <w:link w:val="a8"/>
    <w:uiPriority w:val="99"/>
    <w:unhideWhenUsed/>
    <w:rsid w:val="00D551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nakano</dc:creator>
  <cp:keywords/>
  <dc:description/>
  <cp:lastModifiedBy>terasaki</cp:lastModifiedBy>
  <cp:revision>4</cp:revision>
  <cp:lastPrinted>2017-02-13T04:43:00Z</cp:lastPrinted>
  <dcterms:created xsi:type="dcterms:W3CDTF">2017-04-07T06:39:00Z</dcterms:created>
  <dcterms:modified xsi:type="dcterms:W3CDTF">2017-04-07T06:47:00Z</dcterms:modified>
</cp:coreProperties>
</file>