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5BB" w:rsidRPr="006E2A69" w:rsidRDefault="005735BB" w:rsidP="005735BB">
      <w:pPr>
        <w:rPr>
          <w:b/>
        </w:rPr>
      </w:pPr>
    </w:p>
    <w:p w:rsidR="005735BB" w:rsidRPr="006E2A69" w:rsidRDefault="005735BB" w:rsidP="005735BB">
      <w:pPr>
        <w:rPr>
          <w:b/>
        </w:rPr>
      </w:pPr>
    </w:p>
    <w:p w:rsidR="00D741C3" w:rsidRPr="006E2A69" w:rsidRDefault="0013761C" w:rsidP="00D741C3">
      <w:pPr>
        <w:spacing w:line="480" w:lineRule="auto"/>
        <w:jc w:val="both"/>
      </w:pPr>
      <w:proofErr w:type="gramStart"/>
      <w:ins w:id="0" w:author="Windows User" w:date="2015-09-25T10:50:00Z">
        <w:r>
          <w:rPr>
            <w:b/>
          </w:rPr>
          <w:t xml:space="preserve">S1 </w:t>
        </w:r>
      </w:ins>
      <w:r w:rsidR="00D741C3">
        <w:rPr>
          <w:b/>
        </w:rPr>
        <w:t>Table</w:t>
      </w:r>
      <w:bookmarkStart w:id="1" w:name="_GoBack"/>
      <w:bookmarkEnd w:id="1"/>
      <w:del w:id="2" w:author="Windows User" w:date="2015-09-25T10:50:00Z">
        <w:r w:rsidR="00D741C3" w:rsidDel="0013761C">
          <w:rPr>
            <w:b/>
          </w:rPr>
          <w:delText xml:space="preserve"> S1</w:delText>
        </w:r>
      </w:del>
      <w:r w:rsidR="00D741C3" w:rsidRPr="006E2A69">
        <w:rPr>
          <w:b/>
        </w:rPr>
        <w:t>.</w:t>
      </w:r>
      <w:proofErr w:type="gramEnd"/>
      <w:r w:rsidR="00D741C3" w:rsidRPr="006E2A69">
        <w:t xml:space="preserve"> </w:t>
      </w:r>
      <w:proofErr w:type="gramStart"/>
      <w:r w:rsidR="00D741C3" w:rsidRPr="006E2A69">
        <w:t>Primer sequences used in qPCR.</w:t>
      </w:r>
      <w:proofErr w:type="gramEnd"/>
      <w:r w:rsidR="00D741C3" w:rsidRPr="006E2A69">
        <w:t xml:space="preserve"> </w:t>
      </w:r>
    </w:p>
    <w:tbl>
      <w:tblPr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"/>
        <w:gridCol w:w="2976"/>
        <w:gridCol w:w="3013"/>
        <w:gridCol w:w="2126"/>
        <w:gridCol w:w="4534"/>
        <w:gridCol w:w="141"/>
        <w:gridCol w:w="1084"/>
      </w:tblGrid>
      <w:tr w:rsidR="00FC7F01" w:rsidRPr="006E2A69" w:rsidTr="00254F69">
        <w:trPr>
          <w:trHeight w:val="312"/>
        </w:trPr>
        <w:tc>
          <w:tcPr>
            <w:tcW w:w="79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97BF8" w:rsidRPr="006E2A69" w:rsidRDefault="00D97BF8" w:rsidP="00D97BF8">
            <w:pPr>
              <w:rPr>
                <w:b/>
                <w:bCs/>
                <w:color w:val="000000"/>
              </w:rPr>
            </w:pPr>
            <w:r w:rsidRPr="006E2A69">
              <w:rPr>
                <w:b/>
                <w:bCs/>
                <w:color w:val="000000"/>
              </w:rPr>
              <w:t>Gene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BF8" w:rsidRPr="00D97BF8" w:rsidRDefault="00D97BF8" w:rsidP="006B3190">
            <w:pPr>
              <w:rPr>
                <w:b/>
                <w:bCs/>
                <w:i/>
                <w:color w:val="000000"/>
                <w:lang w:eastAsia="de-DE"/>
              </w:rPr>
            </w:pPr>
            <w:r w:rsidRPr="005D2B09">
              <w:rPr>
                <w:b/>
                <w:bCs/>
                <w:color w:val="000000"/>
              </w:rPr>
              <w:t xml:space="preserve">Predicted in </w:t>
            </w:r>
            <w:r w:rsidRPr="00D97BF8">
              <w:rPr>
                <w:b/>
                <w:bCs/>
                <w:i/>
                <w:color w:val="000000"/>
              </w:rPr>
              <w:t>Apis mellifera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97BF8" w:rsidRPr="006E2A69" w:rsidRDefault="00C037DD" w:rsidP="00D97BF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Homolog</w:t>
            </w:r>
            <w:r w:rsidR="00D97BF8">
              <w:rPr>
                <w:b/>
                <w:bCs/>
                <w:color w:val="000000"/>
              </w:rPr>
              <w:t xml:space="preserve"> in </w:t>
            </w:r>
            <w:r w:rsidR="00D97BF8" w:rsidRPr="00223AB6">
              <w:rPr>
                <w:b/>
                <w:bCs/>
                <w:i/>
                <w:color w:val="000000"/>
              </w:rPr>
              <w:t>D. melanoga</w:t>
            </w:r>
            <w:r w:rsidR="005D2B09">
              <w:rPr>
                <w:b/>
                <w:bCs/>
                <w:i/>
                <w:color w:val="000000"/>
              </w:rPr>
              <w:t>s</w:t>
            </w:r>
            <w:r w:rsidR="00D97BF8" w:rsidRPr="00223AB6">
              <w:rPr>
                <w:b/>
                <w:bCs/>
                <w:i/>
                <w:color w:val="000000"/>
              </w:rPr>
              <w:t>ter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BF8" w:rsidRPr="006E2A69" w:rsidRDefault="00D97BF8" w:rsidP="006B3190">
            <w:pPr>
              <w:rPr>
                <w:b/>
                <w:bCs/>
                <w:color w:val="000000"/>
              </w:rPr>
            </w:pPr>
            <w:proofErr w:type="spellStart"/>
            <w:r w:rsidRPr="006E2A69">
              <w:rPr>
                <w:b/>
                <w:bCs/>
                <w:color w:val="000000"/>
              </w:rPr>
              <w:t>GenBank</w:t>
            </w:r>
            <w:proofErr w:type="spellEnd"/>
            <w:r w:rsidRPr="006E2A6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E2A69">
              <w:rPr>
                <w:b/>
                <w:bCs/>
                <w:color w:val="000000"/>
              </w:rPr>
              <w:t>assacion</w:t>
            </w:r>
            <w:proofErr w:type="spellEnd"/>
            <w:r w:rsidRPr="006E2A69">
              <w:rPr>
                <w:b/>
                <w:bCs/>
                <w:color w:val="000000"/>
              </w:rPr>
              <w:t xml:space="preserve"> no. </w:t>
            </w: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BF8" w:rsidRPr="006E2A69" w:rsidRDefault="00D97BF8" w:rsidP="006B3190">
            <w:pPr>
              <w:rPr>
                <w:b/>
                <w:bCs/>
                <w:color w:val="000000"/>
              </w:rPr>
            </w:pPr>
            <w:r w:rsidRPr="006E2A69">
              <w:rPr>
                <w:b/>
                <w:bCs/>
                <w:color w:val="000000"/>
              </w:rPr>
              <w:t>Primer sequences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7BF8" w:rsidRPr="006E2A69" w:rsidRDefault="00D97BF8" w:rsidP="00FC7F01">
            <w:pPr>
              <w:ind w:left="11"/>
              <w:jc w:val="right"/>
              <w:rPr>
                <w:b/>
                <w:bCs/>
                <w:color w:val="000000"/>
              </w:rPr>
            </w:pPr>
            <w:r w:rsidRPr="006E2A69">
              <w:rPr>
                <w:b/>
                <w:bCs/>
                <w:color w:val="000000"/>
              </w:rPr>
              <w:t>Ref</w:t>
            </w:r>
            <w:r>
              <w:rPr>
                <w:b/>
                <w:bCs/>
                <w:color w:val="000000"/>
              </w:rPr>
              <w:t>erences</w:t>
            </w:r>
            <w:r w:rsidRPr="006E2A69">
              <w:rPr>
                <w:b/>
                <w:bCs/>
                <w:color w:val="000000"/>
              </w:rPr>
              <w:t xml:space="preserve"> </w:t>
            </w:r>
          </w:p>
        </w:tc>
      </w:tr>
      <w:tr w:rsidR="00FC7F01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D97BF8" w:rsidP="006B3190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ark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2A48" w:rsidRPr="00022A48" w:rsidRDefault="00D97BF8" w:rsidP="006B3190">
            <w:pPr>
              <w:rPr>
                <w:i/>
                <w:color w:val="000000"/>
              </w:rPr>
            </w:pPr>
            <w:r w:rsidRPr="006E2A69">
              <w:rPr>
                <w:i/>
                <w:color w:val="000000"/>
              </w:rPr>
              <w:t>apoptotic protease-activating factor</w:t>
            </w:r>
            <w:r w:rsidR="00D06879">
              <w:rPr>
                <w:i/>
                <w:color w:val="000000"/>
              </w:rPr>
              <w:t xml:space="preserve"> (</w:t>
            </w:r>
            <w:proofErr w:type="spellStart"/>
            <w:r w:rsidR="00D06879">
              <w:rPr>
                <w:i/>
                <w:color w:val="000000"/>
              </w:rPr>
              <w:t>Apaf</w:t>
            </w:r>
            <w:proofErr w:type="spellEnd"/>
            <w:r w:rsidR="00D06879">
              <w:rPr>
                <w:i/>
                <w:color w:val="000000"/>
              </w:rPr>
              <w:t>)</w:t>
            </w:r>
            <w:r w:rsidRPr="006E2A69">
              <w:rPr>
                <w:i/>
                <w:color w:val="000000"/>
              </w:rPr>
              <w:t xml:space="preserve"> 1-like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0862AF" w:rsidP="006B3190">
            <w:pPr>
              <w:rPr>
                <w:color w:val="000000"/>
              </w:rPr>
            </w:pPr>
            <w:r w:rsidRPr="000862AF">
              <w:rPr>
                <w:i/>
              </w:rPr>
              <w:t>Apaf-1-related-killer</w:t>
            </w:r>
            <w:r>
              <w:t>, isoform 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XR_120278.1 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CACCCACTCTTCCTCCAACAT; </w:t>
            </w:r>
          </w:p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ATATTTCTTCATCAACTGGACGTTT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this study</w:t>
            </w:r>
          </w:p>
        </w:tc>
      </w:tr>
      <w:tr w:rsidR="00FC7F01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D97BF8" w:rsidP="006B3190">
            <w:pPr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</w:rPr>
              <w:t>bsk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0862AF" w:rsidP="000862AF">
            <w:pPr>
              <w:rPr>
                <w:color w:val="000000"/>
              </w:rPr>
            </w:pPr>
            <w:r w:rsidRPr="00FA414A">
              <w:rPr>
                <w:i/>
                <w:color w:val="000000"/>
              </w:rPr>
              <w:t>JNK MAP kinase basket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0862AF" w:rsidP="006B3190">
            <w:pPr>
              <w:rPr>
                <w:color w:val="000000"/>
              </w:rPr>
            </w:pPr>
            <w:r w:rsidRPr="000862AF">
              <w:rPr>
                <w:i/>
              </w:rPr>
              <w:t>basket</w:t>
            </w:r>
            <w:r>
              <w:t>, isoform 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XM_392806.4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ACAAGATAATCGAGCAACTGGGA; </w:t>
            </w:r>
          </w:p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CCTGTTCTCCACGTAATTCCTGA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this study</w:t>
            </w:r>
          </w:p>
        </w:tc>
      </w:tr>
      <w:tr w:rsidR="00FC7F01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5C4D3C" w:rsidP="005C4D3C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bcl-2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5C4D3C" w:rsidP="005C4D3C">
            <w:pPr>
              <w:rPr>
                <w:color w:val="000000"/>
              </w:rPr>
            </w:pPr>
            <w:r w:rsidRPr="005C4D3C">
              <w:rPr>
                <w:i/>
                <w:color w:val="000000"/>
              </w:rPr>
              <w:t>bcl-2</w:t>
            </w:r>
            <w:r>
              <w:rPr>
                <w:i/>
                <w:color w:val="000000"/>
              </w:rPr>
              <w:t>-related ovarian killer protein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5C4D3C" w:rsidP="006B3190">
            <w:pPr>
              <w:rPr>
                <w:color w:val="000000"/>
              </w:rPr>
            </w:pPr>
            <w:r w:rsidRPr="005C4D3C">
              <w:rPr>
                <w:i/>
                <w:color w:val="000000"/>
              </w:rPr>
              <w:t xml:space="preserve">Bcl-2 </w:t>
            </w:r>
            <w:r>
              <w:rPr>
                <w:i/>
                <w:color w:val="000000"/>
              </w:rPr>
              <w:t xml:space="preserve">related </w:t>
            </w:r>
            <w:r w:rsidRPr="005C4D3C">
              <w:rPr>
                <w:i/>
                <w:color w:val="000000"/>
              </w:rPr>
              <w:t>protein</w:t>
            </w:r>
            <w:r>
              <w:rPr>
                <w:color w:val="000000"/>
              </w:rPr>
              <w:t xml:space="preserve"> (</w:t>
            </w:r>
            <w:r w:rsidRPr="005C4D3C">
              <w:rPr>
                <w:i/>
                <w:color w:val="000000"/>
              </w:rPr>
              <w:t>buffy</w:t>
            </w:r>
            <w:r>
              <w:rPr>
                <w:color w:val="00000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XM_395083.4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GCATTGCCGATGCCTGAAAA; </w:t>
            </w:r>
          </w:p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TCTGCGATAAGGTTGGCCTG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this study</w:t>
            </w:r>
          </w:p>
        </w:tc>
      </w:tr>
      <w:tr w:rsidR="00FC7F01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D97BF8" w:rsidP="006B3190">
            <w:pPr>
              <w:rPr>
                <w:i/>
                <w:color w:val="000000"/>
              </w:rPr>
            </w:pPr>
            <w:r w:rsidRPr="006E2A69">
              <w:rPr>
                <w:i/>
                <w:color w:val="000000"/>
              </w:rPr>
              <w:t>casp-10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093AAC" w:rsidRDefault="00D97BF8" w:rsidP="00D97BF8">
            <w:pPr>
              <w:rPr>
                <w:color w:val="000000"/>
              </w:rPr>
            </w:pPr>
            <w:r w:rsidRPr="006E2A69">
              <w:rPr>
                <w:i/>
                <w:color w:val="000000"/>
              </w:rPr>
              <w:t>caspase-10-like</w:t>
            </w:r>
            <w:r w:rsidR="00093AAC">
              <w:rPr>
                <w:i/>
                <w:color w:val="000000"/>
              </w:rPr>
              <w:t xml:space="preserve"> </w:t>
            </w:r>
            <w:r w:rsidR="00093AAC" w:rsidRPr="00093AAC">
              <w:rPr>
                <w:color w:val="000000"/>
              </w:rPr>
              <w:t>(LOC724930)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093AAC" w:rsidRPr="00022A48" w:rsidRDefault="00093AAC" w:rsidP="006B3190">
            <w:pPr>
              <w:rPr>
                <w:i/>
              </w:rPr>
            </w:pPr>
            <w:r w:rsidRPr="00093AAC">
              <w:rPr>
                <w:i/>
              </w:rPr>
              <w:t>death related ced-3/Nedd2-like protein</w:t>
            </w:r>
            <w:r>
              <w:rPr>
                <w:i/>
              </w:rPr>
              <w:t xml:space="preserve"> (Dredd)*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XM_001120830.2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FC7F01" w:rsidP="006B3190">
            <w:pPr>
              <w:rPr>
                <w:color w:val="000000"/>
              </w:rPr>
            </w:pPr>
            <w:r>
              <w:rPr>
                <w:color w:val="000000"/>
              </w:rPr>
              <w:t xml:space="preserve">forward, </w:t>
            </w:r>
            <w:r w:rsidR="00D97BF8" w:rsidRPr="006E2A69">
              <w:rPr>
                <w:color w:val="000000"/>
              </w:rPr>
              <w:t>GCGTCATAAAGAAAAAGGATCATGG; reverse, CCCCTACTGCATCAATTGTTTT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FC7F01" w:rsidP="00FC7F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D97BF8">
              <w:rPr>
                <w:color w:val="000000"/>
              </w:rPr>
              <w:t>this study</w:t>
            </w:r>
          </w:p>
        </w:tc>
      </w:tr>
      <w:tr w:rsidR="00FC7F01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D97BF8" w:rsidP="006B3190">
            <w:pPr>
              <w:rPr>
                <w:i/>
                <w:color w:val="000000"/>
              </w:rPr>
            </w:pPr>
            <w:r w:rsidRPr="006E2A69">
              <w:rPr>
                <w:i/>
                <w:color w:val="000000"/>
              </w:rPr>
              <w:t>casp-1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D97BF8">
            <w:pPr>
              <w:rPr>
                <w:color w:val="000000"/>
              </w:rPr>
            </w:pPr>
            <w:r w:rsidRPr="006E2A69">
              <w:rPr>
                <w:i/>
                <w:color w:val="000000"/>
              </w:rPr>
              <w:t>caspase-1-like</w:t>
            </w:r>
            <w:r w:rsidR="00093AAC">
              <w:rPr>
                <w:i/>
                <w:color w:val="000000"/>
              </w:rPr>
              <w:t xml:space="preserve"> </w:t>
            </w:r>
            <w:r w:rsidR="00093AAC" w:rsidRPr="00093AAC">
              <w:rPr>
                <w:color w:val="000000"/>
              </w:rPr>
              <w:t>(LOC412235)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022A48" w:rsidRDefault="00BE69ED" w:rsidP="006B3190">
            <w:pPr>
              <w:rPr>
                <w:i/>
              </w:rPr>
            </w:pPr>
            <w:r>
              <w:rPr>
                <w:i/>
              </w:rPr>
              <w:t>Dredd</w:t>
            </w:r>
            <w:r w:rsidR="00093AAC">
              <w:rPr>
                <w:i/>
              </w:rPr>
              <w:t>*</w:t>
            </w:r>
            <w:r w:rsidR="009E3BA5">
              <w:rPr>
                <w:i/>
              </w:rPr>
              <w:t xml:space="preserve">, </w:t>
            </w:r>
            <w:r w:rsidR="009E3BA5" w:rsidRPr="00093AAC">
              <w:rPr>
                <w:i/>
              </w:rPr>
              <w:t>Nedd2-like</w:t>
            </w:r>
            <w:r w:rsidR="009E3BA5">
              <w:rPr>
                <w:i/>
              </w:rPr>
              <w:t xml:space="preserve"> caspase (</w:t>
            </w:r>
            <w:proofErr w:type="spellStart"/>
            <w:r w:rsidR="009E3BA5">
              <w:rPr>
                <w:i/>
              </w:rPr>
              <w:t>Dronc</w:t>
            </w:r>
            <w:proofErr w:type="spellEnd"/>
            <w:r w:rsidR="009E3BA5">
              <w:rPr>
                <w:i/>
              </w:rPr>
              <w:t>)*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XM_395697.4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CCGCGAGTGGTATTTCTCCA; </w:t>
            </w:r>
          </w:p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ACTGATGGTCAACCAGCTTCT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this study</w:t>
            </w:r>
          </w:p>
        </w:tc>
      </w:tr>
      <w:tr w:rsidR="00FC7F01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D97BF8" w:rsidP="006B3190">
            <w:pPr>
              <w:rPr>
                <w:i/>
                <w:color w:val="000000"/>
              </w:rPr>
            </w:pPr>
            <w:r w:rsidRPr="006E2A69">
              <w:rPr>
                <w:i/>
                <w:color w:val="000000"/>
              </w:rPr>
              <w:t>casp-2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D97BF8">
            <w:pPr>
              <w:rPr>
                <w:color w:val="000000"/>
              </w:rPr>
            </w:pPr>
            <w:r w:rsidRPr="006E2A69">
              <w:rPr>
                <w:i/>
                <w:color w:val="000000"/>
              </w:rPr>
              <w:t>caspase-2-like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300C1A" w:rsidRPr="00300C1A" w:rsidRDefault="00821C1A" w:rsidP="008E7D5E">
            <w:pPr>
              <w:rPr>
                <w:i/>
              </w:rPr>
            </w:pPr>
            <w:proofErr w:type="spellStart"/>
            <w:r>
              <w:rPr>
                <w:i/>
              </w:rPr>
              <w:t>Dronc</w:t>
            </w:r>
            <w:proofErr w:type="spellEnd"/>
            <w:r w:rsidR="00BE69ED">
              <w:rPr>
                <w:i/>
              </w:rPr>
              <w:t>*</w:t>
            </w:r>
            <w:r w:rsidR="00300C1A">
              <w:rPr>
                <w:i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XM_003249125.1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TCACGTTGGAAGACAAATCTCAC; </w:t>
            </w:r>
          </w:p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AATGCAAAAGGTCCCCGTGT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this study</w:t>
            </w:r>
          </w:p>
        </w:tc>
      </w:tr>
      <w:tr w:rsidR="00FC7F01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D97BF8" w:rsidP="006B3190">
            <w:pPr>
              <w:rPr>
                <w:i/>
                <w:color w:val="000000"/>
              </w:rPr>
            </w:pPr>
            <w:proofErr w:type="spellStart"/>
            <w:r w:rsidRPr="006E2A69">
              <w:rPr>
                <w:i/>
                <w:color w:val="000000"/>
              </w:rPr>
              <w:t>casp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D97BF8">
            <w:pPr>
              <w:rPr>
                <w:color w:val="000000"/>
              </w:rPr>
            </w:pPr>
            <w:r w:rsidRPr="006E2A69">
              <w:rPr>
                <w:i/>
                <w:color w:val="000000"/>
              </w:rPr>
              <w:t>caspase-like</w:t>
            </w:r>
            <w:r w:rsidR="00411306">
              <w:rPr>
                <w:i/>
                <w:color w:val="000000"/>
              </w:rPr>
              <w:t xml:space="preserve"> </w:t>
            </w:r>
            <w:r w:rsidR="00411306" w:rsidRPr="00411306">
              <w:rPr>
                <w:color w:val="000000"/>
              </w:rPr>
              <w:t>(LOC411381)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6E2A69" w:rsidRDefault="00411306" w:rsidP="00615ACD">
            <w:pPr>
              <w:rPr>
                <w:color w:val="000000"/>
              </w:rPr>
            </w:pPr>
            <w:proofErr w:type="spellStart"/>
            <w:r>
              <w:rPr>
                <w:i/>
              </w:rPr>
              <w:t>Drice</w:t>
            </w:r>
            <w:proofErr w:type="spellEnd"/>
            <w:r>
              <w:rPr>
                <w:i/>
              </w:rPr>
              <w:t>*</w:t>
            </w:r>
            <w:r w:rsidR="00615ACD">
              <w:rPr>
                <w:i/>
              </w:rPr>
              <w:t>;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Dronc</w:t>
            </w:r>
            <w:proofErr w:type="spellEnd"/>
            <w:r>
              <w:rPr>
                <w:i/>
              </w:rPr>
              <w:t>*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XM_394855.3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ACAGTATGACGGATGCCGAG; </w:t>
            </w:r>
          </w:p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GGCGAATTTCTTCTGTGCATGT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this study</w:t>
            </w:r>
          </w:p>
        </w:tc>
      </w:tr>
      <w:tr w:rsidR="00FC7F01" w:rsidRPr="006E2A69" w:rsidTr="00254F69">
        <w:trPr>
          <w:trHeight w:val="288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D97BF8" w:rsidRDefault="00D97BF8" w:rsidP="006B3190">
            <w:pPr>
              <w:rPr>
                <w:i/>
                <w:color w:val="000000"/>
              </w:rPr>
            </w:pPr>
            <w:r w:rsidRPr="006E2A69">
              <w:rPr>
                <w:i/>
                <w:color w:val="000000"/>
              </w:rPr>
              <w:t>iap-2</w:t>
            </w:r>
          </w:p>
          <w:p w:rsidR="00022A48" w:rsidRPr="006E2A69" w:rsidRDefault="00022A48" w:rsidP="006B3190">
            <w:pPr>
              <w:rPr>
                <w:i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0862AF">
            <w:pPr>
              <w:rPr>
                <w:color w:val="000000"/>
              </w:rPr>
            </w:pPr>
            <w:r w:rsidRPr="006E2A69">
              <w:rPr>
                <w:i/>
                <w:color w:val="000000"/>
              </w:rPr>
              <w:t>inhibitor of apoptosis protein 2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D97BF8" w:rsidRPr="00E71625" w:rsidRDefault="00FC7F01" w:rsidP="00093AAC">
            <w:pPr>
              <w:rPr>
                <w:i/>
                <w:color w:val="000000"/>
              </w:rPr>
            </w:pPr>
            <w:r w:rsidRPr="00FC7F01">
              <w:rPr>
                <w:i/>
              </w:rPr>
              <w:t>apoptosis 1 inhibitor</w:t>
            </w:r>
            <w:r>
              <w:t xml:space="preserve"> (</w:t>
            </w:r>
            <w:r w:rsidR="00E71625" w:rsidRPr="00E71625">
              <w:rPr>
                <w:i/>
                <w:color w:val="000000"/>
              </w:rPr>
              <w:t>D</w:t>
            </w:r>
            <w:r w:rsidR="00093AAC">
              <w:rPr>
                <w:i/>
                <w:color w:val="000000"/>
              </w:rPr>
              <w:t>iap</w:t>
            </w:r>
            <w:r w:rsidR="00E71625" w:rsidRPr="00E71625">
              <w:rPr>
                <w:i/>
                <w:color w:val="000000"/>
              </w:rPr>
              <w:t>-1</w:t>
            </w:r>
            <w:r w:rsidRPr="00FC7F01">
              <w:rPr>
                <w:color w:val="000000"/>
              </w:rPr>
              <w:t>)</w:t>
            </w:r>
            <w:r w:rsidR="00E71625">
              <w:rPr>
                <w:i/>
                <w:color w:val="000000"/>
              </w:rPr>
              <w:t xml:space="preserve"> </w:t>
            </w:r>
            <w:r w:rsidR="000862AF" w:rsidRPr="00E71625">
              <w:rPr>
                <w:i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XM_396819.4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TTCAACGTGATGATGAAGTACAATG; </w:t>
            </w:r>
          </w:p>
          <w:p w:rsidR="00D97BF8" w:rsidRPr="006E2A69" w:rsidRDefault="00D97BF8" w:rsidP="006B3190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TGGATCATCACCAAGCTCCC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7BF8" w:rsidRPr="006E2A69" w:rsidRDefault="00D97BF8" w:rsidP="006B319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this study</w:t>
            </w:r>
          </w:p>
        </w:tc>
      </w:tr>
      <w:tr w:rsidR="00022A48" w:rsidRPr="006E2A69" w:rsidTr="00254F69">
        <w:trPr>
          <w:trHeight w:val="288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022A48" w:rsidRPr="006E2A69" w:rsidRDefault="00022A48" w:rsidP="00D611A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</w:t>
            </w:r>
            <w:r w:rsidRPr="006E2A69">
              <w:rPr>
                <w:i/>
                <w:color w:val="000000"/>
              </w:rPr>
              <w:t>53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2A48" w:rsidRPr="006E2A69" w:rsidRDefault="00022A48" w:rsidP="00D611A7">
            <w:pPr>
              <w:rPr>
                <w:color w:val="000000"/>
              </w:rPr>
            </w:pPr>
            <w:r w:rsidRPr="007B4053">
              <w:rPr>
                <w:i/>
                <w:color w:val="000000"/>
              </w:rPr>
              <w:t>tumor protein p73-like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022A48" w:rsidRPr="006E2A69" w:rsidRDefault="00022A48" w:rsidP="00D611A7">
            <w:pPr>
              <w:rPr>
                <w:color w:val="000000"/>
              </w:rPr>
            </w:pPr>
            <w:r>
              <w:rPr>
                <w:i/>
                <w:color w:val="000000"/>
              </w:rPr>
              <w:t>t</w:t>
            </w:r>
            <w:r w:rsidRPr="001E55F6">
              <w:rPr>
                <w:i/>
                <w:color w:val="000000"/>
              </w:rPr>
              <w:t>umor protein</w:t>
            </w:r>
            <w:r>
              <w:rPr>
                <w:color w:val="000000"/>
              </w:rPr>
              <w:t xml:space="preserve"> </w:t>
            </w:r>
            <w:r w:rsidRPr="006E2A69">
              <w:rPr>
                <w:i/>
                <w:color w:val="000000"/>
              </w:rPr>
              <w:t>p53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2A48" w:rsidRPr="006E2A69" w:rsidRDefault="00022A48" w:rsidP="00D611A7">
            <w:pPr>
              <w:rPr>
                <w:color w:val="000000"/>
              </w:rPr>
            </w:pPr>
            <w:r w:rsidRPr="006E2A69">
              <w:rPr>
                <w:color w:val="000000"/>
              </w:rPr>
              <w:t>XM_003249744.1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2A48" w:rsidRDefault="00022A48" w:rsidP="00D611A7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TGGAATATGACCACTACGAATGGA; </w:t>
            </w:r>
          </w:p>
          <w:p w:rsidR="00022A48" w:rsidRPr="006E2A69" w:rsidRDefault="00022A48" w:rsidP="00D611A7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AGGGTACAAATCCAATATCCTTCAC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2A48" w:rsidRPr="006E2A69" w:rsidRDefault="00022A48" w:rsidP="00D611A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this study</w:t>
            </w:r>
          </w:p>
        </w:tc>
      </w:tr>
      <w:tr w:rsidR="00022A48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022A48" w:rsidRPr="00FC7F01" w:rsidRDefault="00022A48" w:rsidP="00AE1A7A">
            <w:pPr>
              <w:rPr>
                <w:i/>
                <w:color w:val="00000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2A48" w:rsidRPr="00FC7F01" w:rsidRDefault="00022A48" w:rsidP="00AE1A7A">
            <w:pPr>
              <w:rPr>
                <w:color w:val="000000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022A48" w:rsidRPr="00416FB6" w:rsidRDefault="00022A48" w:rsidP="00AE1A7A">
            <w:pPr>
              <w:rPr>
                <w:color w:val="000000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2A48" w:rsidRPr="006E2A69" w:rsidRDefault="00022A48" w:rsidP="00AE1A7A">
            <w:pPr>
              <w:rPr>
                <w:color w:val="000000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2A48" w:rsidRPr="006E2A69" w:rsidRDefault="00022A48" w:rsidP="00AE1A7A">
            <w:pPr>
              <w:rPr>
                <w:color w:val="00000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2A48" w:rsidRPr="006E2A69" w:rsidRDefault="00022A48" w:rsidP="00254F69">
            <w:pPr>
              <w:rPr>
                <w:color w:val="000000"/>
              </w:rPr>
            </w:pPr>
          </w:p>
        </w:tc>
      </w:tr>
      <w:tr w:rsidR="00BE69ED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BE69ED" w:rsidRPr="00FC7F01" w:rsidRDefault="00BE69ED" w:rsidP="0073103D">
            <w:pPr>
              <w:rPr>
                <w:i/>
                <w:color w:val="000000"/>
              </w:rPr>
            </w:pPr>
            <w:proofErr w:type="spellStart"/>
            <w:r w:rsidRPr="00FC7F01">
              <w:rPr>
                <w:i/>
                <w:color w:val="000000"/>
              </w:rPr>
              <w:t>arp</w:t>
            </w:r>
            <w:proofErr w:type="spellEnd"/>
            <w:r w:rsidRPr="00FC7F01">
              <w:rPr>
                <w:i/>
                <w:color w:val="000000"/>
              </w:rPr>
              <w:t xml:space="preserve"> 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69ED" w:rsidRPr="00FC7F01" w:rsidRDefault="00BE69ED" w:rsidP="0073103D">
            <w:pPr>
              <w:rPr>
                <w:color w:val="000000"/>
              </w:rPr>
            </w:pPr>
            <w:r w:rsidRPr="00FC7F01">
              <w:rPr>
                <w:i/>
                <w:color w:val="000000"/>
              </w:rPr>
              <w:t>actin related protein 1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BE69ED" w:rsidRPr="00416FB6" w:rsidRDefault="00BE69ED" w:rsidP="0073103D">
            <w:pPr>
              <w:rPr>
                <w:color w:val="000000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69ED" w:rsidRPr="006E2A69" w:rsidRDefault="00BE69ED" w:rsidP="0073103D">
            <w:pPr>
              <w:rPr>
                <w:color w:val="000000"/>
              </w:rPr>
            </w:pPr>
            <w:r w:rsidRPr="006E2A69">
              <w:rPr>
                <w:color w:val="000000"/>
              </w:rPr>
              <w:t>NM_001185146.1</w:t>
            </w:r>
          </w:p>
        </w:tc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69ED" w:rsidRDefault="00BE69ED" w:rsidP="0073103D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TTGTATGCCAACACTGTCCTTT; </w:t>
            </w:r>
          </w:p>
          <w:p w:rsidR="00BE69ED" w:rsidRPr="006E2A69" w:rsidRDefault="00BE69ED" w:rsidP="0073103D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TGGCGCGATGATCTTAATTT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E69ED" w:rsidRPr="006E2A69" w:rsidRDefault="00BE69ED" w:rsidP="0013761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ADDIN EN.CITE &lt;EndNote&gt;&lt;Cite&gt;&lt;Author&gt;Evans&lt;/Author&gt;&lt;Year&gt;2006&lt;/Year&gt;&lt;RecNum&gt;53&lt;/RecNum&gt;&lt;DisplayText&gt;[1]&lt;/DisplayText&gt;&lt;record&gt;&lt;rec-number&gt;53&lt;/rec-number&gt;&lt;foreign-keys&gt;&lt;key app="EN" db-id="02v2tx992zdw9qe0tp95rr299tz5rszaz0ad" timestamp="0"&gt;53&lt;/key&gt;&lt;/foreign-keys&gt;&lt;ref-type name="Journal Article"&gt;17&lt;/ref-type&gt;&lt;contributors&gt;&lt;authors&gt;&lt;author&gt;Evans, J. D.&lt;/author&gt;&lt;/authors&gt;&lt;/contributors&gt;&lt;titles&gt;&lt;title&gt;Beepath: An ordered quantitative-PCR array for exploring honey bee immunity and disease&lt;/title&gt;&lt;secondary-title&gt;J. Invertebr. Pathol.&lt;/secondary-title&gt;&lt;/titles&gt;&lt;pages&gt;135-139&lt;/pages&gt;&lt;volume&gt;93&lt;/volume&gt;&lt;number&gt;2&lt;/number&gt;&lt;dates&gt;&lt;year&gt;2006&lt;/year&gt;&lt;pub-dates&gt;&lt;date&gt;Oct&lt;/date&gt;&lt;/pub-dates&gt;&lt;/dates&gt;&lt;isbn&gt;0022-2011&lt;/isbn&gt;&lt;accession-num&gt;WOS:000241259800010&lt;/accession-num&gt;&lt;urls&gt;&lt;related-urls&gt;&lt;url&gt;&amp;lt;Go to ISI&amp;gt;://WOS:000241259800010&lt;/url&gt;&lt;/related-urls&gt;&lt;/urls&gt;&lt;electronic-resource-num&gt;10.1016/j.jip.2006.04.004&lt;/electronic-resource-num&gt;&lt;/record&gt;&lt;/Cite&gt;&lt;/EndNote&gt;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</w:t>
            </w:r>
            <w:hyperlink w:anchor="_ENREF_1" w:tooltip="Evans, 2006 #53" w:history="1">
              <w:r w:rsidR="0013761C">
                <w:rPr>
                  <w:noProof/>
                  <w:color w:val="000000"/>
                </w:rPr>
                <w:t>1</w:t>
              </w:r>
            </w:hyperlink>
            <w:r>
              <w:rPr>
                <w:noProof/>
                <w:color w:val="000000"/>
              </w:rPr>
              <w:t>]</w:t>
            </w:r>
            <w:r>
              <w:rPr>
                <w:color w:val="000000"/>
              </w:rPr>
              <w:fldChar w:fldCharType="end"/>
            </w:r>
          </w:p>
        </w:tc>
      </w:tr>
      <w:tr w:rsidR="00BE69ED" w:rsidRPr="006E2A69" w:rsidTr="00254F69">
        <w:trPr>
          <w:trHeight w:val="300"/>
        </w:trPr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9ED" w:rsidRPr="00FC7F01" w:rsidRDefault="00BE69ED" w:rsidP="00307476">
            <w:pPr>
              <w:rPr>
                <w:i/>
                <w:color w:val="000000"/>
              </w:rPr>
            </w:pPr>
            <w:r w:rsidRPr="00FC7F01">
              <w:rPr>
                <w:i/>
                <w:color w:val="000000"/>
              </w:rPr>
              <w:t>RPS5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E69ED" w:rsidRPr="00FC7F01" w:rsidRDefault="00BE69ED" w:rsidP="00307476">
            <w:pPr>
              <w:rPr>
                <w:color w:val="000000"/>
              </w:rPr>
            </w:pPr>
            <w:r w:rsidRPr="00FC7F01">
              <w:rPr>
                <w:i/>
                <w:color w:val="000000"/>
              </w:rPr>
              <w:t>ribosomal protein S5a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9ED" w:rsidRPr="00416FB6" w:rsidRDefault="00BE69ED" w:rsidP="00307476">
            <w:pPr>
              <w:rPr>
                <w:color w:val="000000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E69ED" w:rsidRPr="006E2A69" w:rsidRDefault="00BE69ED" w:rsidP="00307476">
            <w:pPr>
              <w:rPr>
                <w:color w:val="000000"/>
              </w:rPr>
            </w:pPr>
            <w:r w:rsidRPr="006E2A69">
              <w:rPr>
                <w:color w:val="000000"/>
              </w:rPr>
              <w:t>XM_624081.3</w:t>
            </w: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E69ED" w:rsidRDefault="00BE69ED" w:rsidP="00307476">
            <w:pPr>
              <w:rPr>
                <w:color w:val="000000"/>
              </w:rPr>
            </w:pPr>
            <w:r w:rsidRPr="006E2A69">
              <w:rPr>
                <w:color w:val="000000"/>
              </w:rPr>
              <w:t xml:space="preserve">forward, AATTATTTGGTCGCTGGAATTG; </w:t>
            </w:r>
          </w:p>
          <w:p w:rsidR="00BE69ED" w:rsidRPr="006E2A69" w:rsidRDefault="00BE69ED" w:rsidP="00307476">
            <w:pPr>
              <w:rPr>
                <w:color w:val="000000"/>
              </w:rPr>
            </w:pPr>
            <w:r w:rsidRPr="006E2A69">
              <w:rPr>
                <w:color w:val="000000"/>
              </w:rPr>
              <w:t>reverse, TAACGTCCAGCAGAATGTGGTA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E69ED" w:rsidRDefault="00BE69ED" w:rsidP="003074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ADDIN EN.CITE &lt;EndNote&gt;&lt;Cite&gt;&lt;Author&gt;Evans&lt;/Author&gt;&lt;Year&gt;2006&lt;/Year&gt;&lt;RecNum&gt;53&lt;/RecNum&gt;&lt;DisplayText&gt;[1]&lt;/DisplayText&gt;&lt;record&gt;&lt;rec-number&gt;53&lt;/rec-number&gt;&lt;foreign-keys&gt;&lt;key app="EN" db-id="02v2tx992zdw9qe0tp95rr299tz5rszaz0ad" timestamp="0"&gt;53&lt;/key&gt;&lt;/foreign-keys&gt;&lt;ref-type name="Journal Article"&gt;17&lt;/ref-type&gt;&lt;contributors&gt;&lt;authors&gt;&lt;author&gt;Evans, J. D.&lt;/author&gt;&lt;/authors&gt;&lt;/contributors&gt;&lt;titles&gt;&lt;title&gt;Beepath: An ordered quantitative-PCR array for exploring honey bee immunity and disease&lt;/title&gt;&lt;secondary-title&gt;J. Invertebr. Pathol.&lt;/secondary-title&gt;&lt;/titles&gt;&lt;pages&gt;135-139&lt;/pages&gt;&lt;volume&gt;93&lt;/volume&gt;&lt;number&gt;2&lt;/number&gt;&lt;dates&gt;&lt;year&gt;2006&lt;/year&gt;&lt;pub-dates&gt;&lt;date&gt;Oct&lt;/date&gt;&lt;/pub-dates&gt;&lt;/dates&gt;&lt;isbn&gt;0022-2011&lt;/isbn&gt;&lt;accession-num&gt;WOS:000241259800010&lt;/accession-num&gt;&lt;urls&gt;&lt;related-urls&gt;&lt;url&gt;&amp;lt;Go to ISI&amp;gt;://WOS:000241259800010&lt;/url&gt;&lt;/related-urls&gt;&lt;/urls&gt;&lt;electronic-resource-num&gt;10.1016/j.jip.2006.04.004&lt;/electronic-resource-num&gt;&lt;/record&gt;&lt;/Cite&gt;&lt;/EndNote&gt;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[</w:t>
            </w:r>
            <w:hyperlink w:anchor="_ENREF_1" w:tooltip="Evans, 2006 #53" w:history="1">
              <w:r w:rsidR="0013761C">
                <w:rPr>
                  <w:noProof/>
                  <w:color w:val="000000"/>
                </w:rPr>
                <w:t>1</w:t>
              </w:r>
            </w:hyperlink>
            <w:r>
              <w:rPr>
                <w:noProof/>
                <w:color w:val="000000"/>
              </w:rPr>
              <w:t>]</w:t>
            </w:r>
            <w:r>
              <w:rPr>
                <w:color w:val="000000"/>
              </w:rPr>
              <w:fldChar w:fldCharType="end"/>
            </w:r>
          </w:p>
          <w:p w:rsidR="00BE69ED" w:rsidRPr="006E2A69" w:rsidRDefault="00BE69ED" w:rsidP="00307476">
            <w:pPr>
              <w:jc w:val="right"/>
              <w:rPr>
                <w:color w:val="000000"/>
              </w:rPr>
            </w:pPr>
          </w:p>
        </w:tc>
      </w:tr>
    </w:tbl>
    <w:p w:rsidR="00D741C3" w:rsidRPr="00093AAC" w:rsidRDefault="00093AAC" w:rsidP="00D741C3">
      <w:r w:rsidRPr="00022A48">
        <w:t xml:space="preserve">* </w:t>
      </w:r>
      <w:r w:rsidR="00586A6C" w:rsidRPr="00022A48">
        <w:t xml:space="preserve">Due to </w:t>
      </w:r>
      <w:r w:rsidR="00FA414A" w:rsidRPr="00022A48">
        <w:t>high sequence similarities</w:t>
      </w:r>
      <w:r w:rsidR="00615ACD" w:rsidRPr="00022A48">
        <w:t>, a</w:t>
      </w:r>
      <w:r w:rsidR="00022A48" w:rsidRPr="00022A48">
        <w:t xml:space="preserve"> distinction between caspases, as known for </w:t>
      </w:r>
      <w:r w:rsidR="00022A48" w:rsidRPr="00022A48">
        <w:rPr>
          <w:i/>
        </w:rPr>
        <w:t>D. melanogaster</w:t>
      </w:r>
      <w:r w:rsidR="00022A48" w:rsidRPr="00022A48">
        <w:t xml:space="preserve">, </w:t>
      </w:r>
      <w:r w:rsidR="00FA414A" w:rsidRPr="00022A48">
        <w:t xml:space="preserve">was difficult </w:t>
      </w:r>
      <w:r w:rsidR="00022A48" w:rsidRPr="00022A48">
        <w:t xml:space="preserve">in </w:t>
      </w:r>
      <w:proofErr w:type="spellStart"/>
      <w:r w:rsidR="00022A48" w:rsidRPr="00022A48">
        <w:rPr>
          <w:i/>
        </w:rPr>
        <w:t>Apis</w:t>
      </w:r>
      <w:proofErr w:type="spellEnd"/>
      <w:r w:rsidR="00022A48" w:rsidRPr="00022A48">
        <w:rPr>
          <w:i/>
        </w:rPr>
        <w:t xml:space="preserve"> </w:t>
      </w:r>
      <w:proofErr w:type="spellStart"/>
      <w:r w:rsidR="00022A48" w:rsidRPr="00022A48">
        <w:rPr>
          <w:i/>
        </w:rPr>
        <w:t>mellifera</w:t>
      </w:r>
      <w:proofErr w:type="spellEnd"/>
      <w:r w:rsidR="00022A48" w:rsidRPr="00022A48">
        <w:t xml:space="preserve"> </w:t>
      </w:r>
      <w:r w:rsidR="00FA414A" w:rsidRPr="00022A48">
        <w:t>based on gene</w:t>
      </w:r>
      <w:r w:rsidR="00FA414A" w:rsidRPr="00022A48">
        <w:rPr>
          <w:i/>
        </w:rPr>
        <w:t xml:space="preserve"> </w:t>
      </w:r>
      <w:r w:rsidR="00C037DD" w:rsidRPr="00022A48">
        <w:t>hom</w:t>
      </w:r>
      <w:r w:rsidR="00FA414A" w:rsidRPr="00022A48">
        <w:t>ologies</w:t>
      </w:r>
      <w:r w:rsidR="00586A6C" w:rsidRPr="00022A48">
        <w:rPr>
          <w:i/>
        </w:rPr>
        <w:t>.</w:t>
      </w:r>
    </w:p>
    <w:p w:rsidR="00D756D2" w:rsidRDefault="00D756D2" w:rsidP="005735BB">
      <w:pPr>
        <w:rPr>
          <w:b/>
        </w:rPr>
      </w:pPr>
    </w:p>
    <w:p w:rsidR="00D756D2" w:rsidRPr="00D756D2" w:rsidRDefault="00D756D2" w:rsidP="00D756D2">
      <w:pPr>
        <w:spacing w:line="480" w:lineRule="auto"/>
        <w:jc w:val="both"/>
        <w:rPr>
          <w:sz w:val="24"/>
          <w:szCs w:val="24"/>
          <w:lang w:val="en-GB"/>
        </w:rPr>
      </w:pPr>
      <w:r w:rsidRPr="00D756D2">
        <w:rPr>
          <w:b/>
          <w:bCs/>
          <w:sz w:val="24"/>
          <w:szCs w:val="24"/>
          <w:lang w:val="en-GB"/>
        </w:rPr>
        <w:t>Additional Reference</w:t>
      </w:r>
      <w:r w:rsidR="00850133">
        <w:rPr>
          <w:b/>
          <w:bCs/>
          <w:sz w:val="24"/>
          <w:szCs w:val="24"/>
          <w:lang w:val="en-GB"/>
        </w:rPr>
        <w:t>s</w:t>
      </w:r>
    </w:p>
    <w:p w:rsidR="0013761C" w:rsidRPr="0013761C" w:rsidRDefault="00C11393" w:rsidP="0013761C">
      <w:pPr>
        <w:pStyle w:val="EndNoteBibliography"/>
        <w:ind w:left="720" w:hanging="720"/>
      </w:pPr>
      <w:r>
        <w:fldChar w:fldCharType="begin"/>
      </w:r>
      <w:r w:rsidR="00D741C3">
        <w:instrText xml:space="preserve"> ADDIN EN.REFLIST </w:instrText>
      </w:r>
      <w:r>
        <w:fldChar w:fldCharType="separate"/>
      </w:r>
      <w:bookmarkStart w:id="3" w:name="_ENREF_1"/>
      <w:r w:rsidR="0013761C" w:rsidRPr="0013761C">
        <w:t>1. Evans JD (2006) Beepath: An ordered quantitative-PCR array for exploring honey bee immunity and disease. J Invertebr Pathol 93: 135-139.</w:t>
      </w:r>
      <w:bookmarkEnd w:id="3"/>
    </w:p>
    <w:p w:rsidR="005735BB" w:rsidRPr="006E2A69" w:rsidRDefault="00C11393" w:rsidP="00AC2A87">
      <w:pPr>
        <w:spacing w:after="160" w:line="259" w:lineRule="auto"/>
      </w:pPr>
      <w:r>
        <w:fldChar w:fldCharType="end"/>
      </w:r>
    </w:p>
    <w:sectPr w:rsidR="005735BB" w:rsidRPr="006E2A69" w:rsidSect="00D741C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02v2tx992zdw9qe0tp95rr299tz5rszaz0ad&quot;&gt;My EndNote Library&lt;record-ids&gt;&lt;item&gt;53&lt;/item&gt;&lt;/record-ids&gt;&lt;/item&gt;&lt;/Libraries&gt;"/>
  </w:docVars>
  <w:rsids>
    <w:rsidRoot w:val="005735BB"/>
    <w:rsid w:val="00022A48"/>
    <w:rsid w:val="0002713A"/>
    <w:rsid w:val="0004439A"/>
    <w:rsid w:val="00046242"/>
    <w:rsid w:val="000548F2"/>
    <w:rsid w:val="00064478"/>
    <w:rsid w:val="00071356"/>
    <w:rsid w:val="000862AF"/>
    <w:rsid w:val="0008649B"/>
    <w:rsid w:val="00086BB9"/>
    <w:rsid w:val="00087F69"/>
    <w:rsid w:val="00093AAC"/>
    <w:rsid w:val="000C29DB"/>
    <w:rsid w:val="000E7B4B"/>
    <w:rsid w:val="000F5D08"/>
    <w:rsid w:val="001113B4"/>
    <w:rsid w:val="00122719"/>
    <w:rsid w:val="0013761C"/>
    <w:rsid w:val="00155CCF"/>
    <w:rsid w:val="00161E23"/>
    <w:rsid w:val="00174B60"/>
    <w:rsid w:val="00177658"/>
    <w:rsid w:val="00177FB4"/>
    <w:rsid w:val="001824AA"/>
    <w:rsid w:val="001919E4"/>
    <w:rsid w:val="001943BF"/>
    <w:rsid w:val="001A2C0A"/>
    <w:rsid w:val="001A3BD2"/>
    <w:rsid w:val="001C0527"/>
    <w:rsid w:val="001D76F4"/>
    <w:rsid w:val="001E0320"/>
    <w:rsid w:val="001E55F6"/>
    <w:rsid w:val="001E6FCE"/>
    <w:rsid w:val="001F4722"/>
    <w:rsid w:val="002028B7"/>
    <w:rsid w:val="00223AB6"/>
    <w:rsid w:val="00236C89"/>
    <w:rsid w:val="00247778"/>
    <w:rsid w:val="00254F69"/>
    <w:rsid w:val="00271FA3"/>
    <w:rsid w:val="00273A26"/>
    <w:rsid w:val="00281C56"/>
    <w:rsid w:val="002A0EAC"/>
    <w:rsid w:val="002A2687"/>
    <w:rsid w:val="002C7737"/>
    <w:rsid w:val="00300C1A"/>
    <w:rsid w:val="00300ED5"/>
    <w:rsid w:val="003150DA"/>
    <w:rsid w:val="00333699"/>
    <w:rsid w:val="003406DA"/>
    <w:rsid w:val="00345402"/>
    <w:rsid w:val="00350AFE"/>
    <w:rsid w:val="00382A46"/>
    <w:rsid w:val="003B712E"/>
    <w:rsid w:val="003C45D5"/>
    <w:rsid w:val="003D3013"/>
    <w:rsid w:val="003E4552"/>
    <w:rsid w:val="003E7514"/>
    <w:rsid w:val="003F49D9"/>
    <w:rsid w:val="00406F55"/>
    <w:rsid w:val="00411306"/>
    <w:rsid w:val="00416FB6"/>
    <w:rsid w:val="00433D20"/>
    <w:rsid w:val="00433DDA"/>
    <w:rsid w:val="00465D41"/>
    <w:rsid w:val="004700A8"/>
    <w:rsid w:val="00472229"/>
    <w:rsid w:val="004A3A6F"/>
    <w:rsid w:val="004D62ED"/>
    <w:rsid w:val="004D6895"/>
    <w:rsid w:val="004D68DE"/>
    <w:rsid w:val="004E18F1"/>
    <w:rsid w:val="004E7129"/>
    <w:rsid w:val="005061EE"/>
    <w:rsid w:val="0051676D"/>
    <w:rsid w:val="005230AD"/>
    <w:rsid w:val="0052499C"/>
    <w:rsid w:val="00531C13"/>
    <w:rsid w:val="00537B64"/>
    <w:rsid w:val="00546B28"/>
    <w:rsid w:val="005475E0"/>
    <w:rsid w:val="0055671F"/>
    <w:rsid w:val="00557AE0"/>
    <w:rsid w:val="00560DF2"/>
    <w:rsid w:val="00567B4A"/>
    <w:rsid w:val="005735BB"/>
    <w:rsid w:val="0057546C"/>
    <w:rsid w:val="00586A6C"/>
    <w:rsid w:val="005A2E01"/>
    <w:rsid w:val="005B3D91"/>
    <w:rsid w:val="005C4D3C"/>
    <w:rsid w:val="005D2B09"/>
    <w:rsid w:val="005D3793"/>
    <w:rsid w:val="005D5ABB"/>
    <w:rsid w:val="005E4EBE"/>
    <w:rsid w:val="0060611C"/>
    <w:rsid w:val="00615ACD"/>
    <w:rsid w:val="00621F8C"/>
    <w:rsid w:val="00657A25"/>
    <w:rsid w:val="00682A9A"/>
    <w:rsid w:val="006A1454"/>
    <w:rsid w:val="006A17E7"/>
    <w:rsid w:val="006B3190"/>
    <w:rsid w:val="006B6F5C"/>
    <w:rsid w:val="006B7C52"/>
    <w:rsid w:val="006C1F3E"/>
    <w:rsid w:val="006D4F40"/>
    <w:rsid w:val="006E2A69"/>
    <w:rsid w:val="006F1ABC"/>
    <w:rsid w:val="006F212E"/>
    <w:rsid w:val="006F45EB"/>
    <w:rsid w:val="0070707A"/>
    <w:rsid w:val="00722FAB"/>
    <w:rsid w:val="00724AB9"/>
    <w:rsid w:val="0075258A"/>
    <w:rsid w:val="007728E3"/>
    <w:rsid w:val="0077689A"/>
    <w:rsid w:val="0079301A"/>
    <w:rsid w:val="00797890"/>
    <w:rsid w:val="007A5F53"/>
    <w:rsid w:val="007B4053"/>
    <w:rsid w:val="007C531D"/>
    <w:rsid w:val="007C6BD8"/>
    <w:rsid w:val="00800E37"/>
    <w:rsid w:val="00810AE2"/>
    <w:rsid w:val="0081618B"/>
    <w:rsid w:val="00821C1A"/>
    <w:rsid w:val="00850133"/>
    <w:rsid w:val="00861836"/>
    <w:rsid w:val="008857FF"/>
    <w:rsid w:val="00896579"/>
    <w:rsid w:val="008C1034"/>
    <w:rsid w:val="008C1907"/>
    <w:rsid w:val="008D6491"/>
    <w:rsid w:val="008E03AC"/>
    <w:rsid w:val="008E7D5E"/>
    <w:rsid w:val="009178E4"/>
    <w:rsid w:val="00920E49"/>
    <w:rsid w:val="00937DCA"/>
    <w:rsid w:val="00962E9A"/>
    <w:rsid w:val="009A725B"/>
    <w:rsid w:val="009B5F40"/>
    <w:rsid w:val="009C7A9B"/>
    <w:rsid w:val="009E3BA5"/>
    <w:rsid w:val="009F09C6"/>
    <w:rsid w:val="009F28A3"/>
    <w:rsid w:val="00A1248C"/>
    <w:rsid w:val="00A27DFD"/>
    <w:rsid w:val="00A307F3"/>
    <w:rsid w:val="00A4390F"/>
    <w:rsid w:val="00A4575E"/>
    <w:rsid w:val="00A62D19"/>
    <w:rsid w:val="00A85C66"/>
    <w:rsid w:val="00AC2A87"/>
    <w:rsid w:val="00AD3A81"/>
    <w:rsid w:val="00B01880"/>
    <w:rsid w:val="00B15F95"/>
    <w:rsid w:val="00B27D92"/>
    <w:rsid w:val="00B31514"/>
    <w:rsid w:val="00B32E80"/>
    <w:rsid w:val="00B41AFB"/>
    <w:rsid w:val="00B430CF"/>
    <w:rsid w:val="00B63CD9"/>
    <w:rsid w:val="00B67264"/>
    <w:rsid w:val="00B82034"/>
    <w:rsid w:val="00B86814"/>
    <w:rsid w:val="00B95276"/>
    <w:rsid w:val="00BA1B75"/>
    <w:rsid w:val="00BA34E1"/>
    <w:rsid w:val="00BB0E4A"/>
    <w:rsid w:val="00BB602D"/>
    <w:rsid w:val="00BD0BF3"/>
    <w:rsid w:val="00BE44D1"/>
    <w:rsid w:val="00BE69ED"/>
    <w:rsid w:val="00C01AE5"/>
    <w:rsid w:val="00C037DD"/>
    <w:rsid w:val="00C064D2"/>
    <w:rsid w:val="00C07776"/>
    <w:rsid w:val="00C07B8D"/>
    <w:rsid w:val="00C11393"/>
    <w:rsid w:val="00C122FB"/>
    <w:rsid w:val="00C27453"/>
    <w:rsid w:val="00C53BF5"/>
    <w:rsid w:val="00C61F2E"/>
    <w:rsid w:val="00C75565"/>
    <w:rsid w:val="00C807EF"/>
    <w:rsid w:val="00C81682"/>
    <w:rsid w:val="00C8363E"/>
    <w:rsid w:val="00C86046"/>
    <w:rsid w:val="00C959CB"/>
    <w:rsid w:val="00CC35FE"/>
    <w:rsid w:val="00CC49A1"/>
    <w:rsid w:val="00CC7AE1"/>
    <w:rsid w:val="00CD2B0C"/>
    <w:rsid w:val="00CE7AAB"/>
    <w:rsid w:val="00D06879"/>
    <w:rsid w:val="00D124AD"/>
    <w:rsid w:val="00D42701"/>
    <w:rsid w:val="00D62518"/>
    <w:rsid w:val="00D7145B"/>
    <w:rsid w:val="00D7179C"/>
    <w:rsid w:val="00D741C3"/>
    <w:rsid w:val="00D756D2"/>
    <w:rsid w:val="00D76A92"/>
    <w:rsid w:val="00D83188"/>
    <w:rsid w:val="00D8381F"/>
    <w:rsid w:val="00D87A6E"/>
    <w:rsid w:val="00D93880"/>
    <w:rsid w:val="00D97BF8"/>
    <w:rsid w:val="00DA1858"/>
    <w:rsid w:val="00DA3E23"/>
    <w:rsid w:val="00DA5014"/>
    <w:rsid w:val="00DD2B7E"/>
    <w:rsid w:val="00DE001F"/>
    <w:rsid w:val="00DE4EA4"/>
    <w:rsid w:val="00DF06FD"/>
    <w:rsid w:val="00E06963"/>
    <w:rsid w:val="00E57D67"/>
    <w:rsid w:val="00E71625"/>
    <w:rsid w:val="00E82F14"/>
    <w:rsid w:val="00EB1D91"/>
    <w:rsid w:val="00ED4A6F"/>
    <w:rsid w:val="00EE5565"/>
    <w:rsid w:val="00F06ECA"/>
    <w:rsid w:val="00F205F5"/>
    <w:rsid w:val="00F22E16"/>
    <w:rsid w:val="00F23691"/>
    <w:rsid w:val="00F30DCB"/>
    <w:rsid w:val="00F42254"/>
    <w:rsid w:val="00F5406B"/>
    <w:rsid w:val="00FA414A"/>
    <w:rsid w:val="00FC07DC"/>
    <w:rsid w:val="00FC7F01"/>
    <w:rsid w:val="00FD600C"/>
    <w:rsid w:val="00FE1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35B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5735BB"/>
    <w:pPr>
      <w:spacing w:before="120"/>
      <w:ind w:firstLine="720"/>
    </w:pPr>
    <w:rPr>
      <w:rFonts w:eastAsia="Times New Roman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Zchn"/>
    <w:rsid w:val="00D741C3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D741C3"/>
    <w:rPr>
      <w:rFonts w:ascii="Times New Roman" w:eastAsia="Calibri" w:hAnsi="Times New Roman" w:cs="Times New Roman"/>
      <w:noProof/>
      <w:sz w:val="20"/>
      <w:szCs w:val="20"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D741C3"/>
    <w:rPr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D741C3"/>
    <w:rPr>
      <w:rFonts w:ascii="Times New Roman" w:eastAsia="Calibri" w:hAnsi="Times New Roman" w:cs="Times New Roman"/>
      <w:noProof/>
      <w:sz w:val="20"/>
      <w:szCs w:val="20"/>
      <w:lang w:val="en-US"/>
    </w:rPr>
  </w:style>
  <w:style w:type="character" w:styleId="Hyperlink">
    <w:name w:val="Hyperlink"/>
    <w:basedOn w:val="Absatz-Standardschriftart"/>
    <w:uiPriority w:val="99"/>
    <w:unhideWhenUsed/>
    <w:rsid w:val="00D741C3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93AAC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15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15ACD"/>
    <w:rPr>
      <w:rFonts w:ascii="Courier New" w:eastAsia="Times New Roman" w:hAnsi="Courier New" w:cs="Courier New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35B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5735BB"/>
    <w:pPr>
      <w:spacing w:before="120"/>
      <w:ind w:firstLine="720"/>
    </w:pPr>
    <w:rPr>
      <w:rFonts w:eastAsia="Times New Roman"/>
      <w:sz w:val="24"/>
      <w:szCs w:val="24"/>
    </w:rPr>
  </w:style>
  <w:style w:type="paragraph" w:customStyle="1" w:styleId="EndNoteBibliographyTitle">
    <w:name w:val="EndNote Bibliography Title"/>
    <w:basedOn w:val="Standard"/>
    <w:link w:val="EndNoteBibliographyTitleZchn"/>
    <w:rsid w:val="00D741C3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D741C3"/>
    <w:rPr>
      <w:rFonts w:ascii="Times New Roman" w:eastAsia="Calibri" w:hAnsi="Times New Roman" w:cs="Times New Roman"/>
      <w:noProof/>
      <w:sz w:val="20"/>
      <w:szCs w:val="20"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D741C3"/>
    <w:rPr>
      <w:noProof/>
    </w:rPr>
  </w:style>
  <w:style w:type="character" w:customStyle="1" w:styleId="EndNoteBibliographyZchn">
    <w:name w:val="EndNote Bibliography Zchn"/>
    <w:basedOn w:val="Absatz-Standardschriftart"/>
    <w:link w:val="EndNoteBibliography"/>
    <w:rsid w:val="00D741C3"/>
    <w:rPr>
      <w:rFonts w:ascii="Times New Roman" w:eastAsia="Calibri" w:hAnsi="Times New Roman" w:cs="Times New Roman"/>
      <w:noProof/>
      <w:sz w:val="20"/>
      <w:szCs w:val="20"/>
      <w:lang w:val="en-US"/>
    </w:rPr>
  </w:style>
  <w:style w:type="character" w:styleId="Hyperlink">
    <w:name w:val="Hyperlink"/>
    <w:basedOn w:val="Absatz-Standardschriftart"/>
    <w:uiPriority w:val="99"/>
    <w:unhideWhenUsed/>
    <w:rsid w:val="00D741C3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93AAC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15A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15ACD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FE469-4EED-4F72-9874-134EA0C9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3566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Kurze</dc:creator>
  <cp:lastModifiedBy>Windows User</cp:lastModifiedBy>
  <cp:revision>20</cp:revision>
  <dcterms:created xsi:type="dcterms:W3CDTF">2015-08-11T15:17:00Z</dcterms:created>
  <dcterms:modified xsi:type="dcterms:W3CDTF">2015-09-25T08:52:00Z</dcterms:modified>
</cp:coreProperties>
</file>